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0782E0" w14:textId="77777777" w:rsidR="001F2280" w:rsidRDefault="001F2280" w:rsidP="001F2280">
      <w:pPr>
        <w:widowControl w:val="0"/>
        <w:spacing w:line="263" w:lineRule="exact"/>
        <w:jc w:val="center"/>
        <w:outlineLvl w:val="0"/>
        <w:rPr>
          <w:rFonts w:eastAsia="Times New Roman" w:cs="Times New Roman"/>
          <w:b/>
          <w:bCs/>
          <w:color w:val="000000"/>
          <w:sz w:val="22"/>
          <w:lang w:eastAsia="lt-LT" w:bidi="lt-LT"/>
        </w:rPr>
      </w:pPr>
      <w:bookmarkStart w:id="0" w:name="bookmark0"/>
      <w:bookmarkStart w:id="1" w:name="_GoBack"/>
      <w:bookmarkEnd w:id="1"/>
      <w:r w:rsidRPr="001F2280">
        <w:rPr>
          <w:rFonts w:eastAsia="Times New Roman" w:cs="Times New Roman"/>
          <w:b/>
          <w:bCs/>
          <w:color w:val="000000"/>
          <w:sz w:val="22"/>
          <w:lang w:eastAsia="lt-LT" w:bidi="lt-LT"/>
        </w:rPr>
        <w:t>SUSITARIMAS</w:t>
      </w:r>
      <w:bookmarkEnd w:id="0"/>
    </w:p>
    <w:p w14:paraId="740782E1" w14:textId="77777777" w:rsidR="00254CA8" w:rsidDel="00BB113B" w:rsidRDefault="00254CA8" w:rsidP="001F2280">
      <w:pPr>
        <w:widowControl w:val="0"/>
        <w:spacing w:line="263" w:lineRule="exact"/>
        <w:jc w:val="center"/>
        <w:outlineLvl w:val="0"/>
        <w:rPr>
          <w:del w:id="2" w:author="Vita Bubliauskaitė" w:date="2020-06-17T09:47:00Z"/>
          <w:rFonts w:eastAsia="Times New Roman" w:cs="Times New Roman"/>
          <w:b/>
          <w:bCs/>
          <w:color w:val="000000"/>
          <w:sz w:val="22"/>
          <w:lang w:eastAsia="lt-LT" w:bidi="lt-LT"/>
        </w:rPr>
      </w:pPr>
    </w:p>
    <w:p w14:paraId="740782E2" w14:textId="77777777" w:rsidR="001F2280" w:rsidRPr="001F2280" w:rsidRDefault="001F2280" w:rsidP="001F2280">
      <w:pPr>
        <w:widowControl w:val="0"/>
        <w:spacing w:line="263" w:lineRule="exact"/>
        <w:jc w:val="center"/>
        <w:outlineLvl w:val="0"/>
        <w:rPr>
          <w:rFonts w:eastAsia="Times New Roman" w:cs="Times New Roman"/>
          <w:b/>
          <w:bCs/>
          <w:sz w:val="22"/>
          <w:lang w:eastAsia="lt-LT" w:bidi="lt-LT"/>
        </w:rPr>
      </w:pPr>
      <w:bookmarkStart w:id="3" w:name="bookmark1"/>
      <w:r w:rsidRPr="001F2280">
        <w:rPr>
          <w:rFonts w:eastAsia="Times New Roman" w:cs="Times New Roman"/>
          <w:b/>
          <w:bCs/>
          <w:color w:val="000000"/>
          <w:sz w:val="22"/>
          <w:lang w:eastAsia="lt-LT" w:bidi="lt-LT"/>
        </w:rPr>
        <w:t>PRIE 20</w:t>
      </w:r>
      <w:r w:rsidR="00654078">
        <w:rPr>
          <w:rFonts w:eastAsia="Times New Roman" w:cs="Times New Roman"/>
          <w:b/>
          <w:bCs/>
          <w:color w:val="000000"/>
          <w:sz w:val="22"/>
          <w:lang w:eastAsia="lt-LT" w:bidi="lt-LT"/>
        </w:rPr>
        <w:t>19</w:t>
      </w:r>
      <w:r w:rsidRPr="001F2280">
        <w:rPr>
          <w:rFonts w:eastAsia="Times New Roman" w:cs="Times New Roman"/>
          <w:b/>
          <w:bCs/>
          <w:color w:val="000000"/>
          <w:sz w:val="22"/>
          <w:lang w:eastAsia="lt-LT" w:bidi="lt-LT"/>
        </w:rPr>
        <w:t xml:space="preserve"> M. </w:t>
      </w:r>
      <w:r w:rsidR="00BE1946">
        <w:rPr>
          <w:rFonts w:eastAsia="Times New Roman" w:cs="Times New Roman"/>
          <w:b/>
          <w:bCs/>
          <w:color w:val="000000"/>
          <w:sz w:val="22"/>
          <w:lang w:eastAsia="lt-LT" w:bidi="lt-LT"/>
        </w:rPr>
        <w:t xml:space="preserve"> </w:t>
      </w:r>
      <w:r w:rsidR="00654078">
        <w:rPr>
          <w:rFonts w:eastAsia="Times New Roman" w:cs="Times New Roman"/>
          <w:b/>
          <w:bCs/>
          <w:color w:val="000000"/>
          <w:sz w:val="22"/>
          <w:lang w:eastAsia="lt-LT" w:bidi="lt-LT"/>
        </w:rPr>
        <w:t>KOVO MĖN. 18</w:t>
      </w:r>
      <w:r w:rsidRPr="001F2280">
        <w:rPr>
          <w:rFonts w:eastAsia="Times New Roman" w:cs="Times New Roman"/>
          <w:b/>
          <w:bCs/>
          <w:color w:val="000000"/>
          <w:sz w:val="22"/>
          <w:lang w:eastAsia="lt-LT" w:bidi="lt-LT"/>
        </w:rPr>
        <w:t xml:space="preserve"> D.</w:t>
      </w:r>
      <w:r>
        <w:rPr>
          <w:rFonts w:eastAsia="Times New Roman" w:cs="Times New Roman"/>
          <w:b/>
          <w:bCs/>
          <w:color w:val="000000"/>
          <w:sz w:val="22"/>
          <w:lang w:eastAsia="lt-LT" w:bidi="lt-LT"/>
        </w:rPr>
        <w:t xml:space="preserve"> </w:t>
      </w:r>
      <w:r w:rsidRPr="001F2280">
        <w:rPr>
          <w:rFonts w:eastAsia="Times New Roman" w:cs="Times New Roman"/>
          <w:b/>
          <w:bCs/>
          <w:color w:val="000000"/>
          <w:sz w:val="22"/>
          <w:lang w:eastAsia="lt-LT" w:bidi="lt-LT"/>
        </w:rPr>
        <w:t>SUTARTIES</w:t>
      </w:r>
      <w:bookmarkEnd w:id="3"/>
      <w:r>
        <w:rPr>
          <w:rFonts w:eastAsia="Times New Roman" w:cs="Times New Roman"/>
          <w:b/>
          <w:bCs/>
          <w:sz w:val="22"/>
          <w:lang w:eastAsia="lt-LT" w:bidi="lt-LT"/>
        </w:rPr>
        <w:t xml:space="preserve"> </w:t>
      </w:r>
      <w:r w:rsidR="006613CD">
        <w:rPr>
          <w:rFonts w:eastAsia="Times New Roman" w:cs="Times New Roman"/>
          <w:b/>
          <w:bCs/>
          <w:color w:val="000000"/>
          <w:sz w:val="22"/>
          <w:lang w:eastAsia="lt-LT" w:bidi="lt-LT"/>
        </w:rPr>
        <w:t>N</w:t>
      </w:r>
      <w:r w:rsidR="004665C1">
        <w:rPr>
          <w:rFonts w:eastAsia="Times New Roman" w:cs="Times New Roman"/>
          <w:b/>
          <w:bCs/>
          <w:color w:val="000000"/>
          <w:sz w:val="22"/>
          <w:lang w:eastAsia="lt-LT" w:bidi="lt-LT"/>
        </w:rPr>
        <w:t>R</w:t>
      </w:r>
      <w:r w:rsidR="006613CD">
        <w:rPr>
          <w:rFonts w:eastAsia="Times New Roman" w:cs="Times New Roman"/>
          <w:b/>
          <w:bCs/>
          <w:color w:val="000000"/>
          <w:sz w:val="22"/>
          <w:lang w:eastAsia="lt-LT" w:bidi="lt-LT"/>
        </w:rPr>
        <w:t xml:space="preserve">. </w:t>
      </w:r>
      <w:r w:rsidR="004665C1">
        <w:rPr>
          <w:rFonts w:eastAsia="Times New Roman" w:cs="Times New Roman"/>
          <w:b/>
          <w:bCs/>
          <w:color w:val="000000"/>
          <w:sz w:val="22"/>
          <w:lang w:eastAsia="lt-LT" w:bidi="lt-LT"/>
        </w:rPr>
        <w:t>32-304/</w:t>
      </w:r>
      <w:r w:rsidR="006613CD">
        <w:rPr>
          <w:rFonts w:eastAsia="Times New Roman" w:cs="Times New Roman"/>
          <w:b/>
          <w:bCs/>
          <w:color w:val="000000"/>
          <w:sz w:val="22"/>
          <w:lang w:eastAsia="lt-LT" w:bidi="lt-LT"/>
        </w:rPr>
        <w:t>22-</w:t>
      </w:r>
      <w:r w:rsidR="00654078">
        <w:rPr>
          <w:rFonts w:eastAsia="Times New Roman" w:cs="Times New Roman"/>
          <w:b/>
          <w:bCs/>
          <w:color w:val="000000"/>
          <w:sz w:val="22"/>
          <w:lang w:eastAsia="lt-LT" w:bidi="lt-LT"/>
        </w:rPr>
        <w:t>571</w:t>
      </w:r>
    </w:p>
    <w:p w14:paraId="740782E3" w14:textId="77777777" w:rsidR="001F2280" w:rsidRDefault="001F2280" w:rsidP="001F2280">
      <w:pPr>
        <w:widowControl w:val="0"/>
        <w:tabs>
          <w:tab w:val="left" w:leader="underscore" w:pos="7480"/>
        </w:tabs>
        <w:spacing w:line="263" w:lineRule="exact"/>
        <w:ind w:left="1360"/>
        <w:jc w:val="both"/>
        <w:rPr>
          <w:rFonts w:eastAsia="Times New Roman" w:cs="Times New Roman"/>
          <w:b/>
          <w:bCs/>
          <w:color w:val="000000"/>
          <w:sz w:val="22"/>
          <w:lang w:eastAsia="lt-LT" w:bidi="lt-LT"/>
        </w:rPr>
      </w:pPr>
    </w:p>
    <w:p w14:paraId="740782E4" w14:textId="77777777" w:rsidR="001F2280" w:rsidRPr="001F2280" w:rsidRDefault="001F2280" w:rsidP="001F2280">
      <w:pPr>
        <w:widowControl w:val="0"/>
        <w:tabs>
          <w:tab w:val="left" w:leader="underscore" w:pos="7480"/>
        </w:tabs>
        <w:spacing w:line="263" w:lineRule="exact"/>
        <w:ind w:left="1360"/>
        <w:jc w:val="both"/>
        <w:rPr>
          <w:rFonts w:eastAsia="Times New Roman" w:cs="Times New Roman"/>
          <w:b/>
          <w:bCs/>
          <w:sz w:val="22"/>
          <w:lang w:eastAsia="lt-LT" w:bidi="lt-LT"/>
        </w:rPr>
      </w:pPr>
      <w:r w:rsidRPr="001F2280">
        <w:rPr>
          <w:rFonts w:eastAsia="Times New Roman" w:cs="Times New Roman"/>
          <w:b/>
          <w:bCs/>
          <w:color w:val="000000"/>
          <w:sz w:val="22"/>
          <w:lang w:eastAsia="lt-LT" w:bidi="lt-LT"/>
        </w:rPr>
        <w:t xml:space="preserve">Du tūkstančiai </w:t>
      </w:r>
      <w:r w:rsidR="00654078">
        <w:rPr>
          <w:rFonts w:eastAsia="Times New Roman" w:cs="Times New Roman"/>
          <w:b/>
          <w:bCs/>
          <w:color w:val="000000"/>
          <w:sz w:val="22"/>
          <w:lang w:eastAsia="lt-LT" w:bidi="lt-LT"/>
        </w:rPr>
        <w:t xml:space="preserve">dvidešimtų </w:t>
      </w:r>
      <w:r w:rsidRPr="001F2280">
        <w:rPr>
          <w:rFonts w:eastAsia="Times New Roman" w:cs="Times New Roman"/>
          <w:b/>
          <w:bCs/>
          <w:color w:val="000000"/>
          <w:sz w:val="22"/>
          <w:lang w:eastAsia="lt-LT" w:bidi="lt-LT"/>
        </w:rPr>
        <w:t xml:space="preserve">metų </w:t>
      </w:r>
      <w:r w:rsidR="00C53F29">
        <w:rPr>
          <w:rFonts w:eastAsia="Times New Roman" w:cs="Times New Roman"/>
          <w:b/>
          <w:bCs/>
          <w:color w:val="000000"/>
          <w:sz w:val="22"/>
          <w:lang w:eastAsia="lt-LT" w:bidi="lt-LT"/>
        </w:rPr>
        <w:t>b</w:t>
      </w:r>
      <w:r w:rsidR="00654078">
        <w:rPr>
          <w:rFonts w:eastAsia="Times New Roman" w:cs="Times New Roman"/>
          <w:b/>
          <w:bCs/>
          <w:color w:val="000000"/>
          <w:sz w:val="22"/>
          <w:lang w:eastAsia="lt-LT" w:bidi="lt-LT"/>
        </w:rPr>
        <w:t>irželio</w:t>
      </w:r>
      <w:r>
        <w:rPr>
          <w:rFonts w:eastAsia="Times New Roman" w:cs="Times New Roman"/>
          <w:b/>
          <w:bCs/>
          <w:color w:val="000000"/>
          <w:sz w:val="22"/>
          <w:lang w:eastAsia="lt-LT" w:bidi="lt-LT"/>
        </w:rPr>
        <w:t xml:space="preserve"> </w:t>
      </w:r>
      <w:r w:rsidRPr="001F2280">
        <w:rPr>
          <w:rFonts w:eastAsia="Times New Roman" w:cs="Times New Roman"/>
          <w:b/>
          <w:bCs/>
          <w:color w:val="000000"/>
          <w:sz w:val="22"/>
          <w:lang w:eastAsia="lt-LT" w:bidi="lt-LT"/>
        </w:rPr>
        <w:t xml:space="preserve"> mėnesio</w:t>
      </w:r>
      <w:r w:rsidRPr="001F2280">
        <w:rPr>
          <w:rFonts w:eastAsia="Times New Roman" w:cs="Times New Roman"/>
          <w:b/>
          <w:bCs/>
          <w:color w:val="000000"/>
          <w:sz w:val="22"/>
          <w:lang w:eastAsia="lt-LT" w:bidi="lt-LT"/>
        </w:rPr>
        <w:tab/>
        <w:t>diena</w:t>
      </w:r>
    </w:p>
    <w:p w14:paraId="740782E5" w14:textId="77777777" w:rsidR="001F2280" w:rsidRDefault="001F2280" w:rsidP="001F2280">
      <w:pPr>
        <w:widowControl w:val="0"/>
        <w:spacing w:line="263" w:lineRule="exact"/>
        <w:jc w:val="center"/>
        <w:rPr>
          <w:rFonts w:eastAsia="Times New Roman" w:cs="Times New Roman"/>
          <w:b/>
          <w:bCs/>
          <w:color w:val="000000"/>
          <w:sz w:val="22"/>
          <w:lang w:eastAsia="lt-LT" w:bidi="lt-LT"/>
        </w:rPr>
      </w:pPr>
      <w:r w:rsidRPr="001F2280">
        <w:rPr>
          <w:rFonts w:eastAsia="Times New Roman" w:cs="Times New Roman"/>
          <w:b/>
          <w:bCs/>
          <w:color w:val="000000"/>
          <w:sz w:val="22"/>
          <w:lang w:eastAsia="lt-LT" w:bidi="lt-LT"/>
        </w:rPr>
        <w:t>Panevėžys</w:t>
      </w:r>
    </w:p>
    <w:p w14:paraId="740782E6" w14:textId="77777777" w:rsidR="004A68CB" w:rsidRPr="001F2280" w:rsidRDefault="004A68CB" w:rsidP="001F2280">
      <w:pPr>
        <w:widowControl w:val="0"/>
        <w:spacing w:line="263" w:lineRule="exact"/>
        <w:jc w:val="center"/>
        <w:rPr>
          <w:rFonts w:eastAsia="Times New Roman" w:cs="Times New Roman"/>
          <w:b/>
          <w:bCs/>
          <w:sz w:val="22"/>
          <w:lang w:eastAsia="lt-LT" w:bidi="lt-LT"/>
        </w:rPr>
      </w:pPr>
    </w:p>
    <w:p w14:paraId="740782E7" w14:textId="77777777" w:rsidR="00654078" w:rsidRDefault="004665C1" w:rsidP="00740B58">
      <w:pPr>
        <w:jc w:val="both"/>
      </w:pPr>
      <w:r>
        <w:rPr>
          <w:b/>
        </w:rPr>
        <w:tab/>
      </w:r>
      <w:r w:rsidR="001F2280" w:rsidRPr="00254CA8">
        <w:rPr>
          <w:b/>
        </w:rPr>
        <w:t>Panevėžio miesto savivaldybės administracija</w:t>
      </w:r>
      <w:r w:rsidR="001F2280">
        <w:t xml:space="preserve">, juridinio asmens kodas 288724610, kurio registruota buveinė yra Laisvės a. 20, Panevėžys, atstovaujama Panevėžio miesto savivaldybės administracijos direktoriaus </w:t>
      </w:r>
      <w:r w:rsidR="00654078">
        <w:t>Tomo Juknos</w:t>
      </w:r>
      <w:r w:rsidR="001F2280">
        <w:t xml:space="preserve">, veikiančio pagal Panevėžio miesto savivaldybės administracijos veiklos nuostatus, </w:t>
      </w:r>
      <w:r w:rsidR="00654078" w:rsidRPr="00654078">
        <w:t xml:space="preserve">patvirtintus Panevėžio miesto savivaldybės tarybos 2011 m. kovo 31 d. sprendimu Nr. 1-68-17 „Dėl Panevėžio miesto savivaldybės administracijos veiklos nuostatų patvirtinimo ir Savivaldybės tarybos 2003 m. rugsėjo 25 d. sprendimo Nr. 1-7-5  1 punkto pripažinimo netekusiu galios“ </w:t>
      </w:r>
      <w:r w:rsidR="001F2280">
        <w:t>, (toliau - „</w:t>
      </w:r>
      <w:r w:rsidR="00654078">
        <w:t>Užsakovas</w:t>
      </w:r>
      <w:r w:rsidR="001F2280">
        <w:t>“), ir</w:t>
      </w:r>
    </w:p>
    <w:p w14:paraId="740782E8" w14:textId="77777777" w:rsidR="004665C1" w:rsidRDefault="004665C1" w:rsidP="00740B58">
      <w:pPr>
        <w:jc w:val="both"/>
      </w:pPr>
      <w:r>
        <w:rPr>
          <w:rFonts w:eastAsia="Times New Roman" w:cs="Times New Roman"/>
          <w:b/>
          <w:bCs/>
          <w:szCs w:val="24"/>
          <w:lang w:eastAsia="lt-LT"/>
        </w:rPr>
        <w:tab/>
      </w:r>
      <w:r w:rsidR="00654078" w:rsidRPr="00654078">
        <w:rPr>
          <w:rFonts w:eastAsia="Times New Roman" w:cs="Times New Roman"/>
          <w:b/>
          <w:bCs/>
          <w:szCs w:val="24"/>
          <w:lang w:eastAsia="lt-LT"/>
        </w:rPr>
        <w:t>AB „Panevėžio statybos trestas“</w:t>
      </w:r>
      <w:r w:rsidR="00654078" w:rsidRPr="00654078">
        <w:rPr>
          <w:rFonts w:eastAsia="Times New Roman" w:cs="Times New Roman"/>
          <w:b/>
          <w:szCs w:val="24"/>
          <w:lang w:eastAsia="lt-LT"/>
        </w:rPr>
        <w:t>,</w:t>
      </w:r>
      <w:r w:rsidR="00654078" w:rsidRPr="00654078">
        <w:rPr>
          <w:rFonts w:eastAsia="Times New Roman" w:cs="Times New Roman"/>
          <w:szCs w:val="24"/>
          <w:lang w:eastAsia="lt-LT"/>
        </w:rPr>
        <w:t xml:space="preserve"> pagal Lietuvos Respublikos įstatymus įsteigta ir veikianti įmonė, juridinio asmens kodas 147732969, kurios registruota buveinė yra P. Puzino g. 1, Panevėžys, </w:t>
      </w:r>
      <w:r w:rsidR="00654078" w:rsidRPr="00654078">
        <w:rPr>
          <w:rFonts w:eastAsia="Times New Roman" w:cs="Times New Roman"/>
          <w:bCs/>
          <w:iCs/>
          <w:szCs w:val="24"/>
          <w:lang w:eastAsia="lt-LT"/>
        </w:rPr>
        <w:t xml:space="preserve">duomenys apie bendrovę kaupiami ir saugomi Juridinių asmenų registre, </w:t>
      </w:r>
      <w:r w:rsidR="00654078" w:rsidRPr="00654078">
        <w:rPr>
          <w:rFonts w:eastAsia="Times New Roman" w:cs="Times New Roman"/>
          <w:szCs w:val="24"/>
          <w:lang w:eastAsia="lt-LT"/>
        </w:rPr>
        <w:t xml:space="preserve">atstovaujama generalinio direktoriaus Daliaus </w:t>
      </w:r>
      <w:proofErr w:type="spellStart"/>
      <w:r w:rsidR="00654078" w:rsidRPr="00654078">
        <w:rPr>
          <w:rFonts w:eastAsia="Times New Roman" w:cs="Times New Roman"/>
          <w:szCs w:val="24"/>
          <w:lang w:eastAsia="lt-LT"/>
        </w:rPr>
        <w:t>Gesevičiaus</w:t>
      </w:r>
      <w:proofErr w:type="spellEnd"/>
      <w:r w:rsidR="00654078" w:rsidRPr="00654078">
        <w:rPr>
          <w:rFonts w:eastAsia="Times New Roman" w:cs="Times New Roman"/>
          <w:szCs w:val="24"/>
          <w:lang w:eastAsia="lt-LT"/>
        </w:rPr>
        <w:t>, veikiančio (-</w:t>
      </w:r>
      <w:proofErr w:type="spellStart"/>
      <w:r w:rsidR="00654078" w:rsidRPr="00654078">
        <w:rPr>
          <w:rFonts w:eastAsia="Times New Roman" w:cs="Times New Roman"/>
          <w:szCs w:val="24"/>
          <w:lang w:eastAsia="lt-LT"/>
        </w:rPr>
        <w:t>ios</w:t>
      </w:r>
      <w:proofErr w:type="spellEnd"/>
      <w:r w:rsidR="00654078" w:rsidRPr="00654078">
        <w:rPr>
          <w:rFonts w:eastAsia="Times New Roman" w:cs="Times New Roman"/>
          <w:szCs w:val="24"/>
          <w:lang w:eastAsia="lt-LT"/>
        </w:rPr>
        <w:t>) pagal bendrovės įstatus</w:t>
      </w:r>
      <w:r w:rsidR="00654078" w:rsidRPr="00654078">
        <w:rPr>
          <w:rFonts w:eastAsia="Times New Roman" w:cs="Times New Roman"/>
          <w:b/>
          <w:iCs/>
          <w:szCs w:val="24"/>
          <w:lang w:eastAsia="lt-LT"/>
        </w:rPr>
        <w:t xml:space="preserve"> (</w:t>
      </w:r>
      <w:r w:rsidR="00654078" w:rsidRPr="00654078">
        <w:rPr>
          <w:rFonts w:eastAsia="Times New Roman" w:cs="Times New Roman"/>
          <w:szCs w:val="24"/>
          <w:lang w:eastAsia="lt-LT"/>
        </w:rPr>
        <w:t xml:space="preserve">toliau </w:t>
      </w:r>
      <w:r w:rsidR="00654078" w:rsidRPr="00654078">
        <w:rPr>
          <w:rFonts w:eastAsia="Times New Roman" w:cs="Times New Roman"/>
          <w:szCs w:val="24"/>
          <w:lang w:eastAsia="lt-LT"/>
        </w:rPr>
        <w:sym w:font="Symbol" w:char="F02D"/>
      </w:r>
      <w:r w:rsidR="00654078" w:rsidRPr="00654078">
        <w:rPr>
          <w:rFonts w:eastAsia="Times New Roman" w:cs="Times New Roman"/>
          <w:szCs w:val="24"/>
          <w:lang w:eastAsia="lt-LT"/>
        </w:rPr>
        <w:t xml:space="preserve"> Rangovas),</w:t>
      </w:r>
    </w:p>
    <w:p w14:paraId="740782E9" w14:textId="77777777" w:rsidR="00C80A25" w:rsidRDefault="004665C1" w:rsidP="00740B58">
      <w:pPr>
        <w:jc w:val="both"/>
      </w:pPr>
      <w:r>
        <w:tab/>
      </w:r>
      <w:r w:rsidR="001F2280">
        <w:t>toliau kartu šiame Susitarime vadinamos „Šalimis“, o kiekviena atski</w:t>
      </w:r>
      <w:r w:rsidR="00A82320">
        <w:t xml:space="preserve">rai „Šalimi“, </w:t>
      </w:r>
      <w:r>
        <w:t xml:space="preserve">vadovaudamiesi 2019 m. kovo mėn. 18 d. </w:t>
      </w:r>
      <w:r w:rsidR="0057172E">
        <w:t>rangos sutarties</w:t>
      </w:r>
      <w:r w:rsidR="00A82320">
        <w:t xml:space="preserve"> </w:t>
      </w:r>
      <w:r>
        <w:t xml:space="preserve">Nr. 32-304/22-571 (toliau – Sutartis) </w:t>
      </w:r>
      <w:r w:rsidR="00C44DCA">
        <w:rPr>
          <w:lang w:eastAsia="lt-LT"/>
        </w:rPr>
        <w:t xml:space="preserve"> </w:t>
      </w:r>
      <w:r w:rsidR="00654078">
        <w:rPr>
          <w:lang w:eastAsia="lt-LT"/>
        </w:rPr>
        <w:t>4.3</w:t>
      </w:r>
      <w:r w:rsidR="00C44DCA">
        <w:rPr>
          <w:lang w:eastAsia="lt-LT"/>
        </w:rPr>
        <w:t xml:space="preserve">. punktu ir atsižvelgiant į </w:t>
      </w:r>
      <w:r w:rsidR="00654078">
        <w:rPr>
          <w:lang w:eastAsia="lt-LT"/>
        </w:rPr>
        <w:t>Rangovo</w:t>
      </w:r>
      <w:r w:rsidR="00C02614">
        <w:rPr>
          <w:lang w:eastAsia="lt-LT"/>
        </w:rPr>
        <w:t xml:space="preserve"> 20</w:t>
      </w:r>
      <w:r w:rsidR="00654078">
        <w:rPr>
          <w:lang w:eastAsia="lt-LT"/>
        </w:rPr>
        <w:t>20</w:t>
      </w:r>
      <w:r w:rsidR="00C02614">
        <w:rPr>
          <w:lang w:eastAsia="lt-LT"/>
        </w:rPr>
        <w:t xml:space="preserve"> m. </w:t>
      </w:r>
      <w:r w:rsidR="00654078">
        <w:rPr>
          <w:lang w:eastAsia="lt-LT"/>
        </w:rPr>
        <w:t xml:space="preserve">birželio </w:t>
      </w:r>
      <w:r>
        <w:rPr>
          <w:lang w:eastAsia="lt-LT"/>
        </w:rPr>
        <w:t>9</w:t>
      </w:r>
      <w:r w:rsidR="00C02614">
        <w:rPr>
          <w:lang w:eastAsia="lt-LT"/>
        </w:rPr>
        <w:t xml:space="preserve"> d. </w:t>
      </w:r>
      <w:r w:rsidR="0057172E">
        <w:rPr>
          <w:lang w:eastAsia="lt-LT"/>
        </w:rPr>
        <w:t xml:space="preserve">gautą </w:t>
      </w:r>
      <w:r w:rsidR="00C02614">
        <w:rPr>
          <w:lang w:eastAsia="lt-LT"/>
        </w:rPr>
        <w:t>raštą</w:t>
      </w:r>
      <w:r w:rsidR="007836C1">
        <w:rPr>
          <w:lang w:eastAsia="lt-LT"/>
        </w:rPr>
        <w:t xml:space="preserve"> Nr. </w:t>
      </w:r>
      <w:r>
        <w:rPr>
          <w:lang w:eastAsia="lt-LT"/>
        </w:rPr>
        <w:t>20-3126(4.45K)</w:t>
      </w:r>
      <w:r w:rsidR="00C02614">
        <w:rPr>
          <w:lang w:eastAsia="lt-LT"/>
        </w:rPr>
        <w:t>,</w:t>
      </w:r>
      <w:r w:rsidR="00C44DCA">
        <w:rPr>
          <w:lang w:eastAsia="lt-LT"/>
        </w:rPr>
        <w:t xml:space="preserve">  </w:t>
      </w:r>
      <w:r w:rsidR="00A82320">
        <w:rPr>
          <w:lang w:eastAsia="lt-LT"/>
        </w:rPr>
        <w:t>sudarė</w:t>
      </w:r>
      <w:r w:rsidR="003A154B">
        <w:rPr>
          <w:lang w:eastAsia="lt-LT"/>
        </w:rPr>
        <w:t>me</w:t>
      </w:r>
      <w:r w:rsidR="00A82320">
        <w:rPr>
          <w:lang w:eastAsia="lt-LT"/>
        </w:rPr>
        <w:t xml:space="preserve"> šį susitarimą </w:t>
      </w:r>
      <w:r w:rsidR="00C44DCA">
        <w:rPr>
          <w:lang w:eastAsia="lt-LT"/>
        </w:rPr>
        <w:t xml:space="preserve">(toliau – Susitarimas) prie </w:t>
      </w:r>
      <w:r w:rsidR="007836C1">
        <w:rPr>
          <w:lang w:eastAsia="lt-LT"/>
        </w:rPr>
        <w:t>201</w:t>
      </w:r>
      <w:r w:rsidR="00654078">
        <w:rPr>
          <w:lang w:eastAsia="lt-LT"/>
        </w:rPr>
        <w:t>9</w:t>
      </w:r>
      <w:r w:rsidR="007836C1">
        <w:rPr>
          <w:lang w:eastAsia="lt-LT"/>
        </w:rPr>
        <w:t>-</w:t>
      </w:r>
      <w:r w:rsidR="00654078">
        <w:rPr>
          <w:lang w:eastAsia="lt-LT"/>
        </w:rPr>
        <w:t>03</w:t>
      </w:r>
      <w:r w:rsidR="007836C1">
        <w:rPr>
          <w:lang w:eastAsia="lt-LT"/>
        </w:rPr>
        <w:t>-</w:t>
      </w:r>
      <w:r w:rsidR="00DD1AF6">
        <w:rPr>
          <w:lang w:eastAsia="lt-LT"/>
        </w:rPr>
        <w:t>18</w:t>
      </w:r>
      <w:r w:rsidR="007836C1">
        <w:rPr>
          <w:lang w:eastAsia="lt-LT"/>
        </w:rPr>
        <w:t xml:space="preserve"> sutarties Nr. 22-</w:t>
      </w:r>
      <w:r w:rsidR="00654078">
        <w:rPr>
          <w:lang w:eastAsia="lt-LT"/>
        </w:rPr>
        <w:t>571</w:t>
      </w:r>
      <w:r w:rsidR="00C44DCA">
        <w:rPr>
          <w:lang w:eastAsia="lt-LT"/>
        </w:rPr>
        <w:t>, ir susitarė</w:t>
      </w:r>
      <w:r w:rsidR="00C02614">
        <w:rPr>
          <w:lang w:eastAsia="lt-LT"/>
        </w:rPr>
        <w:t>me</w:t>
      </w:r>
      <w:r w:rsidR="00C44DCA">
        <w:rPr>
          <w:lang w:eastAsia="lt-LT"/>
        </w:rPr>
        <w:t>:</w:t>
      </w:r>
    </w:p>
    <w:p w14:paraId="740782EA" w14:textId="77777777" w:rsidR="009D765D" w:rsidRDefault="0057172E" w:rsidP="009D765D">
      <w:pPr>
        <w:pStyle w:val="Sraopastraipa"/>
        <w:numPr>
          <w:ilvl w:val="0"/>
          <w:numId w:val="6"/>
        </w:numPr>
        <w:jc w:val="both"/>
      </w:pPr>
      <w:r>
        <w:rPr>
          <w:lang w:eastAsia="lt-LT"/>
        </w:rPr>
        <w:t>Pratęsti Sutarties 4.1.2. punkte nurodyt</w:t>
      </w:r>
      <w:r w:rsidR="009D765D">
        <w:rPr>
          <w:lang w:eastAsia="lt-LT"/>
        </w:rPr>
        <w:t xml:space="preserve">ą </w:t>
      </w:r>
      <w:r w:rsidR="00DD1AF6">
        <w:rPr>
          <w:lang w:eastAsia="lt-LT"/>
        </w:rPr>
        <w:t>Darbų atlikimo</w:t>
      </w:r>
      <w:r w:rsidR="00DD1AF6" w:rsidRPr="00A11FC0">
        <w:rPr>
          <w:lang w:eastAsia="lt-LT"/>
        </w:rPr>
        <w:t xml:space="preserve"> </w:t>
      </w:r>
      <w:r w:rsidR="00A11FC0" w:rsidRPr="00A11FC0">
        <w:rPr>
          <w:lang w:eastAsia="lt-LT"/>
        </w:rPr>
        <w:t xml:space="preserve">terminą </w:t>
      </w:r>
      <w:r w:rsidR="00740B58">
        <w:t>4</w:t>
      </w:r>
      <w:r w:rsidR="00C02614">
        <w:t xml:space="preserve"> mėn.</w:t>
      </w:r>
      <w:r w:rsidR="00740B58">
        <w:t xml:space="preserve"> </w:t>
      </w:r>
    </w:p>
    <w:p w14:paraId="740782EB" w14:textId="77777777" w:rsidR="009D765D" w:rsidRDefault="001F2280" w:rsidP="00BB113B">
      <w:pPr>
        <w:pStyle w:val="Sraopastraipa"/>
        <w:numPr>
          <w:ilvl w:val="0"/>
          <w:numId w:val="6"/>
        </w:numPr>
        <w:ind w:left="0" w:firstLine="851"/>
        <w:jc w:val="both"/>
      </w:pPr>
      <w:r>
        <w:t>Šis Susitarimas yra neatskiriama Sutarties dalis ir galioja kartu su Sutartimi. Sutartis ir šis Susitarimas turi būti aiškinami kaip papildantys ir paaiškinantys vienas kitą.</w:t>
      </w:r>
    </w:p>
    <w:p w14:paraId="740782EC" w14:textId="77777777" w:rsidR="009D765D" w:rsidRDefault="001F2280" w:rsidP="00BB113B">
      <w:pPr>
        <w:pStyle w:val="Sraopastraipa"/>
        <w:numPr>
          <w:ilvl w:val="0"/>
          <w:numId w:val="6"/>
        </w:numPr>
        <w:ind w:left="0" w:firstLine="851"/>
        <w:jc w:val="both"/>
      </w:pPr>
      <w:r>
        <w:t>Susitarimas sudarytas lietuvių kalba dviem (2) vienodą teisinę galią turinčiais egzemplioriais.</w:t>
      </w:r>
    </w:p>
    <w:p w14:paraId="740782ED" w14:textId="77777777" w:rsidR="001644E4" w:rsidRDefault="001F2280" w:rsidP="00BB113B">
      <w:pPr>
        <w:pStyle w:val="Sraopastraipa"/>
        <w:numPr>
          <w:ilvl w:val="0"/>
          <w:numId w:val="6"/>
        </w:numPr>
        <w:ind w:left="0" w:firstLine="851"/>
        <w:jc w:val="both"/>
      </w:pPr>
      <w:r>
        <w:t>Visi ginčai, kylantys šio Susitarimo pagrindu, sprendžiami šalių tarpusavio sutarimu, o nepasiekus sutarimo - Lietuvos Respublikos įstatymų nustatyta tvarka.</w:t>
      </w:r>
    </w:p>
    <w:p w14:paraId="740782EE" w14:textId="77777777" w:rsidR="001F2280" w:rsidRDefault="001F2280" w:rsidP="001F2280"/>
    <w:p w14:paraId="740782EF" w14:textId="77777777" w:rsidR="00254CA8" w:rsidRDefault="00254CA8" w:rsidP="001F2280"/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500"/>
        <w:gridCol w:w="180"/>
        <w:gridCol w:w="4631"/>
        <w:gridCol w:w="27"/>
      </w:tblGrid>
      <w:tr w:rsidR="00740B58" w:rsidRPr="00740B58" w14:paraId="74078306" w14:textId="77777777" w:rsidTr="00923FC0">
        <w:trPr>
          <w:gridAfter w:val="1"/>
          <w:wAfter w:w="27" w:type="dxa"/>
        </w:trPr>
        <w:tc>
          <w:tcPr>
            <w:tcW w:w="4500" w:type="dxa"/>
          </w:tcPr>
          <w:p w14:paraId="740782F0" w14:textId="77777777" w:rsidR="00740B58" w:rsidRPr="00740B58" w:rsidRDefault="00740B58" w:rsidP="00740B58">
            <w:pPr>
              <w:tabs>
                <w:tab w:val="num" w:pos="907"/>
              </w:tabs>
              <w:spacing w:line="276" w:lineRule="auto"/>
              <w:jc w:val="both"/>
              <w:rPr>
                <w:rFonts w:eastAsia="Times New Roman" w:cs="Times New Roman"/>
                <w:b/>
                <w:szCs w:val="24"/>
                <w:lang w:eastAsia="lt-LT"/>
              </w:rPr>
            </w:pPr>
            <w:r w:rsidRPr="00740B58">
              <w:rPr>
                <w:rFonts w:eastAsia="Times New Roman" w:cs="Times New Roman"/>
                <w:b/>
                <w:szCs w:val="24"/>
                <w:lang w:eastAsia="lt-LT"/>
              </w:rPr>
              <w:t>Užsakovas</w:t>
            </w:r>
          </w:p>
          <w:p w14:paraId="740782F1" w14:textId="77777777" w:rsidR="00740B58" w:rsidRPr="00740B58" w:rsidRDefault="00740B58" w:rsidP="00740B58">
            <w:pPr>
              <w:jc w:val="both"/>
              <w:rPr>
                <w:rFonts w:eastAsia="Times New Roman" w:cs="Times New Roman"/>
                <w:szCs w:val="24"/>
                <w:lang w:eastAsia="lt-LT"/>
              </w:rPr>
            </w:pPr>
            <w:r w:rsidRPr="00740B58">
              <w:rPr>
                <w:rFonts w:eastAsia="Times New Roman" w:cs="Times New Roman"/>
                <w:szCs w:val="24"/>
                <w:lang w:eastAsia="lt-LT"/>
              </w:rPr>
              <w:t>Panevėžio miesto savivaldybės administracija</w:t>
            </w:r>
          </w:p>
          <w:p w14:paraId="740782F2" w14:textId="77777777" w:rsidR="00740B58" w:rsidRPr="00740B58" w:rsidRDefault="00740B58" w:rsidP="00740B58">
            <w:pPr>
              <w:jc w:val="both"/>
              <w:rPr>
                <w:rFonts w:eastAsia="Times New Roman" w:cs="Times New Roman"/>
                <w:szCs w:val="24"/>
                <w:lang w:eastAsia="lt-LT"/>
              </w:rPr>
            </w:pPr>
            <w:r w:rsidRPr="00740B58">
              <w:rPr>
                <w:rFonts w:eastAsia="Times New Roman" w:cs="Times New Roman"/>
                <w:szCs w:val="24"/>
                <w:lang w:eastAsia="lt-LT"/>
              </w:rPr>
              <w:t>Laisvės a. 20,  LT- 35200, Panevėžys</w:t>
            </w:r>
          </w:p>
          <w:p w14:paraId="740782F3" w14:textId="77777777" w:rsidR="00740B58" w:rsidRPr="00740B58" w:rsidRDefault="00740B58" w:rsidP="00740B58">
            <w:pPr>
              <w:jc w:val="both"/>
              <w:rPr>
                <w:rFonts w:eastAsia="Times New Roman" w:cs="Times New Roman"/>
                <w:szCs w:val="24"/>
                <w:lang w:eastAsia="lt-LT"/>
              </w:rPr>
            </w:pPr>
            <w:r w:rsidRPr="00740B58">
              <w:rPr>
                <w:rFonts w:eastAsia="Times New Roman" w:cs="Times New Roman"/>
                <w:szCs w:val="24"/>
                <w:lang w:eastAsia="lt-LT"/>
              </w:rPr>
              <w:t>Įmonės kodas 288724610</w:t>
            </w:r>
          </w:p>
          <w:p w14:paraId="740782F4" w14:textId="77777777" w:rsidR="00740B58" w:rsidRPr="00740B58" w:rsidRDefault="00740B58" w:rsidP="00740B58">
            <w:pPr>
              <w:jc w:val="both"/>
              <w:rPr>
                <w:rFonts w:eastAsia="Times New Roman" w:cs="Times New Roman"/>
                <w:szCs w:val="24"/>
                <w:lang w:eastAsia="lt-LT"/>
              </w:rPr>
            </w:pPr>
            <w:r w:rsidRPr="00740B58">
              <w:rPr>
                <w:rFonts w:eastAsia="Times New Roman" w:cs="Times New Roman"/>
                <w:szCs w:val="24"/>
                <w:lang w:eastAsia="lt-LT"/>
              </w:rPr>
              <w:t>Tel. 8 45 501360, faksas 8 45 501360</w:t>
            </w:r>
          </w:p>
          <w:p w14:paraId="740782F5" w14:textId="77777777" w:rsidR="00740B58" w:rsidRPr="00740B58" w:rsidRDefault="00740B58" w:rsidP="00740B58">
            <w:pPr>
              <w:jc w:val="both"/>
              <w:rPr>
                <w:rFonts w:eastAsia="Times New Roman" w:cs="Times New Roman"/>
                <w:szCs w:val="24"/>
                <w:lang w:eastAsia="lt-LT"/>
              </w:rPr>
            </w:pPr>
            <w:r w:rsidRPr="00740B58">
              <w:rPr>
                <w:rFonts w:eastAsia="Times New Roman" w:cs="Times New Roman"/>
                <w:szCs w:val="24"/>
                <w:lang w:eastAsia="lt-LT"/>
              </w:rPr>
              <w:t>Ne PVM mokėtojas</w:t>
            </w:r>
          </w:p>
          <w:p w14:paraId="740782F6" w14:textId="77777777" w:rsidR="00740B58" w:rsidRPr="00740B58" w:rsidRDefault="00740B58" w:rsidP="00740B58">
            <w:pPr>
              <w:jc w:val="both"/>
              <w:rPr>
                <w:rFonts w:eastAsia="Times New Roman" w:cs="Times New Roman"/>
                <w:szCs w:val="24"/>
                <w:lang w:eastAsia="lt-LT"/>
              </w:rPr>
            </w:pPr>
            <w:proofErr w:type="spellStart"/>
            <w:r w:rsidRPr="00740B58">
              <w:rPr>
                <w:rFonts w:eastAsia="Times New Roman" w:cs="Times New Roman"/>
                <w:szCs w:val="24"/>
                <w:lang w:eastAsia="lt-LT"/>
              </w:rPr>
              <w:t>A.s</w:t>
            </w:r>
            <w:proofErr w:type="spellEnd"/>
            <w:r w:rsidRPr="00740B58">
              <w:rPr>
                <w:rFonts w:eastAsia="Times New Roman" w:cs="Times New Roman"/>
                <w:szCs w:val="24"/>
                <w:lang w:eastAsia="lt-LT"/>
              </w:rPr>
              <w:t>. Nr. LT56 7300 0100 0238 6606</w:t>
            </w:r>
          </w:p>
          <w:p w14:paraId="740782F7" w14:textId="77777777" w:rsidR="00740B58" w:rsidRPr="00740B58" w:rsidRDefault="00740B58" w:rsidP="00740B58">
            <w:pPr>
              <w:jc w:val="both"/>
              <w:rPr>
                <w:rFonts w:eastAsia="Times New Roman" w:cs="Times New Roman"/>
                <w:szCs w:val="24"/>
                <w:lang w:eastAsia="lt-LT"/>
              </w:rPr>
            </w:pPr>
            <w:r w:rsidRPr="00740B58">
              <w:rPr>
                <w:rFonts w:eastAsia="Times New Roman" w:cs="Times New Roman"/>
                <w:szCs w:val="24"/>
                <w:lang w:eastAsia="lt-LT"/>
              </w:rPr>
              <w:t>AB „Swedbank“</w:t>
            </w:r>
          </w:p>
          <w:p w14:paraId="740782F8" w14:textId="77777777" w:rsidR="00740B58" w:rsidRPr="00740B58" w:rsidRDefault="00740B58" w:rsidP="00740B58">
            <w:pPr>
              <w:jc w:val="both"/>
              <w:rPr>
                <w:rFonts w:eastAsia="Times New Roman" w:cs="Times New Roman"/>
                <w:szCs w:val="24"/>
                <w:lang w:eastAsia="lt-LT"/>
              </w:rPr>
            </w:pPr>
            <w:r w:rsidRPr="00740B58">
              <w:rPr>
                <w:rFonts w:eastAsia="Times New Roman" w:cs="Times New Roman"/>
                <w:szCs w:val="24"/>
                <w:lang w:eastAsia="lt-LT"/>
              </w:rPr>
              <w:t>Banko kodas 73000</w:t>
            </w:r>
          </w:p>
          <w:p w14:paraId="740782F9" w14:textId="77777777" w:rsidR="00740B58" w:rsidRPr="00740B58" w:rsidRDefault="00740B58" w:rsidP="00740B58">
            <w:pPr>
              <w:jc w:val="both"/>
              <w:rPr>
                <w:rFonts w:eastAsia="Times New Roman" w:cs="Times New Roman"/>
                <w:szCs w:val="24"/>
                <w:lang w:eastAsia="lt-LT"/>
              </w:rPr>
            </w:pPr>
            <w:r w:rsidRPr="00740B58">
              <w:rPr>
                <w:rFonts w:eastAsia="Times New Roman" w:cs="Times New Roman"/>
                <w:szCs w:val="24"/>
                <w:lang w:eastAsia="lt-LT"/>
              </w:rPr>
              <w:t xml:space="preserve">elektroninis paštas:  </w:t>
            </w:r>
          </w:p>
          <w:p w14:paraId="740782FA" w14:textId="77777777" w:rsidR="00740B58" w:rsidRPr="00740B58" w:rsidRDefault="00740B58" w:rsidP="00740B58">
            <w:pPr>
              <w:jc w:val="both"/>
              <w:rPr>
                <w:rFonts w:eastAsia="Times New Roman" w:cs="Times New Roman"/>
                <w:szCs w:val="24"/>
                <w:lang w:eastAsia="lt-LT"/>
              </w:rPr>
            </w:pPr>
            <w:r w:rsidRPr="00740B58">
              <w:rPr>
                <w:rFonts w:eastAsia="Times New Roman" w:cs="Times New Roman"/>
                <w:szCs w:val="24"/>
                <w:lang w:eastAsia="lt-LT"/>
              </w:rPr>
              <w:t>savivaldybe@panevezys.lt</w:t>
            </w:r>
          </w:p>
        </w:tc>
        <w:tc>
          <w:tcPr>
            <w:tcW w:w="4811" w:type="dxa"/>
            <w:gridSpan w:val="2"/>
          </w:tcPr>
          <w:p w14:paraId="740782FB" w14:textId="77777777" w:rsidR="00740B58" w:rsidRPr="00740B58" w:rsidRDefault="00740B58" w:rsidP="00740B58">
            <w:pPr>
              <w:tabs>
                <w:tab w:val="num" w:pos="907"/>
              </w:tabs>
              <w:spacing w:line="276" w:lineRule="auto"/>
              <w:ind w:left="354"/>
              <w:jc w:val="both"/>
              <w:rPr>
                <w:rFonts w:eastAsia="Times New Roman" w:cs="Times New Roman"/>
                <w:b/>
                <w:szCs w:val="24"/>
                <w:lang w:eastAsia="lt-LT"/>
              </w:rPr>
            </w:pPr>
            <w:r w:rsidRPr="00740B58">
              <w:rPr>
                <w:rFonts w:eastAsia="Times New Roman" w:cs="Times New Roman"/>
                <w:b/>
                <w:szCs w:val="24"/>
                <w:lang w:eastAsia="lt-LT"/>
              </w:rPr>
              <w:t>Rangovas</w:t>
            </w:r>
          </w:p>
          <w:p w14:paraId="740782FC" w14:textId="77777777" w:rsidR="00740B58" w:rsidRPr="00740B58" w:rsidRDefault="00740B58" w:rsidP="00740B58">
            <w:pPr>
              <w:ind w:left="354" w:right="252"/>
              <w:jc w:val="both"/>
              <w:rPr>
                <w:rFonts w:eastAsia="Times New Roman" w:cs="Times New Roman"/>
                <w:b/>
                <w:szCs w:val="24"/>
                <w:lang w:eastAsia="lt-LT"/>
              </w:rPr>
            </w:pPr>
            <w:r w:rsidRPr="00740B58">
              <w:rPr>
                <w:rFonts w:eastAsia="Times New Roman" w:cs="Times New Roman"/>
                <w:szCs w:val="24"/>
                <w:lang w:eastAsia="lt-LT"/>
              </w:rPr>
              <w:t xml:space="preserve">AB „Panevėžio statybos trestas“ </w:t>
            </w:r>
          </w:p>
          <w:p w14:paraId="740782FD" w14:textId="77777777" w:rsidR="00740B58" w:rsidRPr="00740B58" w:rsidRDefault="00740B58" w:rsidP="00740B58">
            <w:pPr>
              <w:ind w:left="354" w:right="252"/>
              <w:jc w:val="both"/>
              <w:rPr>
                <w:rFonts w:eastAsia="Times New Roman" w:cs="Times New Roman"/>
                <w:szCs w:val="24"/>
                <w:lang w:eastAsia="lt-LT"/>
              </w:rPr>
            </w:pPr>
            <w:r w:rsidRPr="00740B58">
              <w:rPr>
                <w:rFonts w:eastAsia="Times New Roman" w:cs="Times New Roman"/>
                <w:szCs w:val="24"/>
                <w:lang w:eastAsia="lt-LT"/>
              </w:rPr>
              <w:t>Kodas 147732969</w:t>
            </w:r>
          </w:p>
          <w:p w14:paraId="740782FE" w14:textId="77777777" w:rsidR="00740B58" w:rsidRPr="00740B58" w:rsidRDefault="00740B58" w:rsidP="00740B58">
            <w:pPr>
              <w:ind w:left="354" w:right="252"/>
              <w:jc w:val="both"/>
              <w:rPr>
                <w:rFonts w:eastAsia="Times New Roman" w:cs="Times New Roman"/>
                <w:bCs/>
                <w:szCs w:val="24"/>
                <w:lang w:eastAsia="lt-LT"/>
              </w:rPr>
            </w:pPr>
            <w:r w:rsidRPr="00740B58">
              <w:rPr>
                <w:rFonts w:eastAsia="Times New Roman" w:cs="Times New Roman"/>
                <w:bCs/>
                <w:szCs w:val="24"/>
                <w:lang w:eastAsia="lt-LT"/>
              </w:rPr>
              <w:t>PVM mokėtojo kodas LT477329610</w:t>
            </w:r>
          </w:p>
          <w:p w14:paraId="740782FF" w14:textId="77777777" w:rsidR="00740B58" w:rsidRPr="00740B58" w:rsidRDefault="00740B58" w:rsidP="00740B58">
            <w:pPr>
              <w:ind w:left="354" w:right="252"/>
              <w:jc w:val="both"/>
              <w:rPr>
                <w:rFonts w:eastAsia="Times New Roman" w:cs="Times New Roman"/>
                <w:szCs w:val="24"/>
                <w:lang w:eastAsia="lt-LT"/>
              </w:rPr>
            </w:pPr>
            <w:r w:rsidRPr="00740B58">
              <w:rPr>
                <w:rFonts w:eastAsia="Times New Roman" w:cs="Times New Roman"/>
                <w:szCs w:val="24"/>
                <w:lang w:eastAsia="lt-LT"/>
              </w:rPr>
              <w:t>Registro tvarkytojas – VĮ Registrų centras</w:t>
            </w:r>
          </w:p>
          <w:p w14:paraId="74078300" w14:textId="77777777" w:rsidR="00740B58" w:rsidRPr="00740B58" w:rsidRDefault="00740B58" w:rsidP="00740B58">
            <w:pPr>
              <w:ind w:left="354" w:right="252"/>
              <w:jc w:val="both"/>
              <w:rPr>
                <w:rFonts w:eastAsia="Times New Roman" w:cs="Times New Roman"/>
                <w:b/>
                <w:szCs w:val="24"/>
                <w:lang w:eastAsia="lt-LT"/>
              </w:rPr>
            </w:pPr>
            <w:r w:rsidRPr="00740B58">
              <w:rPr>
                <w:rFonts w:eastAsia="Times New Roman" w:cs="Times New Roman"/>
                <w:szCs w:val="24"/>
                <w:lang w:eastAsia="lt-LT"/>
              </w:rPr>
              <w:t xml:space="preserve">P. Puzino g. 1, LT-35173 Panevėžys </w:t>
            </w:r>
          </w:p>
          <w:p w14:paraId="74078301" w14:textId="77777777" w:rsidR="00740B58" w:rsidRPr="00740B58" w:rsidRDefault="00740B58" w:rsidP="00740B58">
            <w:pPr>
              <w:tabs>
                <w:tab w:val="left" w:pos="5130"/>
              </w:tabs>
              <w:ind w:left="354"/>
              <w:jc w:val="both"/>
              <w:rPr>
                <w:rFonts w:eastAsia="Times New Roman" w:cs="Times New Roman"/>
                <w:color w:val="000000"/>
                <w:spacing w:val="2"/>
                <w:szCs w:val="24"/>
                <w:lang w:val="de-DE" w:eastAsia="lt-LT"/>
              </w:rPr>
            </w:pPr>
            <w:proofErr w:type="spellStart"/>
            <w:r w:rsidRPr="00740B58">
              <w:rPr>
                <w:rFonts w:eastAsia="Times New Roman" w:cs="Times New Roman"/>
                <w:szCs w:val="24"/>
                <w:lang w:eastAsia="lt-LT"/>
              </w:rPr>
              <w:t>A.s</w:t>
            </w:r>
            <w:proofErr w:type="spellEnd"/>
            <w:r w:rsidRPr="00740B58">
              <w:rPr>
                <w:rFonts w:eastAsia="Times New Roman" w:cs="Times New Roman"/>
                <w:szCs w:val="24"/>
                <w:lang w:eastAsia="lt-LT"/>
              </w:rPr>
              <w:t xml:space="preserve">. Nr. </w:t>
            </w:r>
            <w:r w:rsidRPr="00740B58">
              <w:rPr>
                <w:rFonts w:eastAsia="Times New Roman" w:cs="Times New Roman"/>
                <w:color w:val="000000"/>
                <w:spacing w:val="2"/>
                <w:szCs w:val="24"/>
                <w:lang w:val="de-DE" w:eastAsia="lt-LT"/>
              </w:rPr>
              <w:t>LT94 7300 0100 0007 4994</w:t>
            </w:r>
          </w:p>
          <w:p w14:paraId="74078302" w14:textId="77777777" w:rsidR="00740B58" w:rsidRPr="00740B58" w:rsidRDefault="00740B58" w:rsidP="00740B58">
            <w:pPr>
              <w:tabs>
                <w:tab w:val="left" w:pos="5130"/>
              </w:tabs>
              <w:ind w:left="354"/>
              <w:jc w:val="both"/>
              <w:rPr>
                <w:rFonts w:eastAsia="Times New Roman" w:cs="Times New Roman"/>
                <w:szCs w:val="24"/>
                <w:lang w:eastAsia="lt-LT"/>
              </w:rPr>
            </w:pPr>
            <w:r w:rsidRPr="00740B58">
              <w:rPr>
                <w:rFonts w:eastAsia="Times New Roman" w:cs="Times New Roman"/>
                <w:szCs w:val="24"/>
                <w:lang w:eastAsia="lt-LT"/>
              </w:rPr>
              <w:t>AB Swedbank</w:t>
            </w:r>
          </w:p>
          <w:p w14:paraId="74078303" w14:textId="77777777" w:rsidR="00740B58" w:rsidRPr="00740B58" w:rsidRDefault="00740B58" w:rsidP="00740B58">
            <w:pPr>
              <w:tabs>
                <w:tab w:val="left" w:pos="5130"/>
              </w:tabs>
              <w:ind w:left="354"/>
              <w:jc w:val="both"/>
              <w:rPr>
                <w:rFonts w:eastAsia="Times New Roman" w:cs="Times New Roman"/>
                <w:szCs w:val="24"/>
                <w:lang w:eastAsia="lt-LT"/>
              </w:rPr>
            </w:pPr>
            <w:r w:rsidRPr="00740B58">
              <w:rPr>
                <w:rFonts w:eastAsia="Times New Roman" w:cs="Times New Roman"/>
                <w:szCs w:val="24"/>
                <w:lang w:eastAsia="lt-LT"/>
              </w:rPr>
              <w:t xml:space="preserve">Banko kodas 73000 </w:t>
            </w:r>
          </w:p>
          <w:p w14:paraId="74078304" w14:textId="77777777" w:rsidR="00740B58" w:rsidRPr="00740B58" w:rsidRDefault="00740B58" w:rsidP="00740B58">
            <w:pPr>
              <w:tabs>
                <w:tab w:val="left" w:pos="5130"/>
              </w:tabs>
              <w:ind w:left="354"/>
              <w:jc w:val="both"/>
              <w:rPr>
                <w:rFonts w:eastAsia="Times New Roman" w:cs="Times New Roman"/>
                <w:szCs w:val="24"/>
                <w:lang w:eastAsia="lt-LT"/>
              </w:rPr>
            </w:pPr>
            <w:r w:rsidRPr="00740B58">
              <w:rPr>
                <w:rFonts w:eastAsia="Times New Roman" w:cs="Times New Roman"/>
                <w:szCs w:val="24"/>
                <w:lang w:eastAsia="lt-LT"/>
              </w:rPr>
              <w:t xml:space="preserve">tel. 8 45 502 503;  faksas  8 </w:t>
            </w:r>
            <w:r w:rsidRPr="00740B58">
              <w:rPr>
                <w:rFonts w:eastAsia="Times New Roman" w:cs="Times New Roman"/>
                <w:bCs/>
                <w:noProof/>
                <w:szCs w:val="24"/>
                <w:lang w:eastAsia="lt-LT"/>
              </w:rPr>
              <w:t>45 505520</w:t>
            </w:r>
          </w:p>
          <w:p w14:paraId="74078305" w14:textId="77777777" w:rsidR="00740B58" w:rsidRPr="00740B58" w:rsidRDefault="00740B58" w:rsidP="00740B58">
            <w:pPr>
              <w:ind w:left="354"/>
              <w:rPr>
                <w:rFonts w:eastAsia="Times New Roman" w:cs="Times New Roman"/>
                <w:szCs w:val="24"/>
                <w:lang w:eastAsia="lt-LT"/>
              </w:rPr>
            </w:pPr>
            <w:r w:rsidRPr="00740B58">
              <w:rPr>
                <w:rFonts w:eastAsia="Times New Roman" w:cs="Times New Roman"/>
                <w:szCs w:val="24"/>
                <w:lang w:eastAsia="lt-LT"/>
              </w:rPr>
              <w:t xml:space="preserve">elektroninis paštas: </w:t>
            </w:r>
            <w:proofErr w:type="spellStart"/>
            <w:r w:rsidRPr="00740B58">
              <w:rPr>
                <w:rFonts w:eastAsia="Times New Roman" w:cs="Times New Roman"/>
                <w:szCs w:val="24"/>
                <w:lang w:eastAsia="lt-LT"/>
              </w:rPr>
              <w:t>pst</w:t>
            </w:r>
            <w:proofErr w:type="spellEnd"/>
            <w:r w:rsidRPr="00740B58">
              <w:rPr>
                <w:rFonts w:eastAsia="Times New Roman" w:cs="Times New Roman"/>
                <w:szCs w:val="24"/>
                <w:lang w:val="en-US" w:eastAsia="lt-LT"/>
              </w:rPr>
              <w:t>@</w:t>
            </w:r>
            <w:proofErr w:type="spellStart"/>
            <w:r w:rsidRPr="00740B58">
              <w:rPr>
                <w:rFonts w:eastAsia="Times New Roman" w:cs="Times New Roman"/>
                <w:szCs w:val="24"/>
                <w:lang w:eastAsia="lt-LT"/>
              </w:rPr>
              <w:t>pst.lt</w:t>
            </w:r>
            <w:proofErr w:type="spellEnd"/>
            <w:r w:rsidRPr="00740B58">
              <w:rPr>
                <w:rFonts w:eastAsia="Times New Roman" w:cs="Times New Roman"/>
                <w:szCs w:val="24"/>
                <w:lang w:eastAsia="lt-LT"/>
              </w:rPr>
              <w:t xml:space="preserve"> .</w:t>
            </w:r>
          </w:p>
        </w:tc>
      </w:tr>
      <w:tr w:rsidR="00740B58" w:rsidRPr="00740B58" w14:paraId="74078313" w14:textId="77777777" w:rsidTr="00923FC0">
        <w:tc>
          <w:tcPr>
            <w:tcW w:w="4680" w:type="dxa"/>
            <w:gridSpan w:val="2"/>
          </w:tcPr>
          <w:p w14:paraId="74078307" w14:textId="77777777" w:rsidR="00740B58" w:rsidRPr="00740B58" w:rsidRDefault="00740B58" w:rsidP="00740B58">
            <w:pPr>
              <w:tabs>
                <w:tab w:val="num" w:pos="907"/>
              </w:tabs>
              <w:spacing w:line="276" w:lineRule="auto"/>
              <w:jc w:val="both"/>
              <w:rPr>
                <w:rFonts w:eastAsia="Times New Roman" w:cs="Times New Roman"/>
                <w:szCs w:val="24"/>
                <w:lang w:eastAsia="lt-LT"/>
              </w:rPr>
            </w:pPr>
            <w:r w:rsidRPr="00740B58">
              <w:rPr>
                <w:rFonts w:eastAsia="Times New Roman" w:cs="Times New Roman"/>
                <w:szCs w:val="24"/>
                <w:lang w:eastAsia="lt-LT"/>
              </w:rPr>
              <w:t xml:space="preserve">Administracijos direktorius </w:t>
            </w:r>
          </w:p>
          <w:p w14:paraId="74078308" w14:textId="77777777" w:rsidR="00740B58" w:rsidRPr="00740B58" w:rsidRDefault="00740B58" w:rsidP="00740B58">
            <w:pPr>
              <w:tabs>
                <w:tab w:val="num" w:pos="907"/>
              </w:tabs>
              <w:spacing w:line="276" w:lineRule="auto"/>
              <w:jc w:val="both"/>
              <w:rPr>
                <w:rFonts w:eastAsia="Times New Roman" w:cs="Times New Roman"/>
                <w:szCs w:val="24"/>
                <w:lang w:eastAsia="lt-LT"/>
              </w:rPr>
            </w:pPr>
            <w:r>
              <w:rPr>
                <w:rFonts w:eastAsia="Times New Roman" w:cs="Times New Roman"/>
                <w:szCs w:val="24"/>
                <w:lang w:eastAsia="lt-LT"/>
              </w:rPr>
              <w:t xml:space="preserve">Tomas Jukna </w:t>
            </w:r>
          </w:p>
          <w:p w14:paraId="74078309" w14:textId="77777777" w:rsidR="00740B58" w:rsidRPr="00740B58" w:rsidRDefault="00740B58" w:rsidP="00740B58">
            <w:pPr>
              <w:jc w:val="both"/>
              <w:rPr>
                <w:rFonts w:eastAsia="Times New Roman" w:cs="Times New Roman"/>
                <w:szCs w:val="24"/>
                <w:lang w:eastAsia="lt-LT"/>
              </w:rPr>
            </w:pPr>
          </w:p>
          <w:p w14:paraId="7407830A" w14:textId="77777777" w:rsidR="00740B58" w:rsidRPr="00740B58" w:rsidRDefault="00740B58" w:rsidP="00740B58">
            <w:pPr>
              <w:jc w:val="both"/>
              <w:rPr>
                <w:rFonts w:eastAsia="Times New Roman" w:cs="Times New Roman"/>
                <w:szCs w:val="24"/>
                <w:lang w:eastAsia="lt-LT"/>
              </w:rPr>
            </w:pPr>
            <w:r w:rsidRPr="00740B58">
              <w:rPr>
                <w:rFonts w:eastAsia="Times New Roman" w:cs="Times New Roman"/>
                <w:szCs w:val="24"/>
                <w:lang w:eastAsia="lt-LT"/>
              </w:rPr>
              <w:t>_______________________________</w:t>
            </w:r>
          </w:p>
          <w:p w14:paraId="7407830B" w14:textId="77777777" w:rsidR="00740B58" w:rsidRPr="00740B58" w:rsidRDefault="00740B58" w:rsidP="00740B58">
            <w:pPr>
              <w:jc w:val="both"/>
              <w:rPr>
                <w:rFonts w:eastAsia="Times New Roman" w:cs="Times New Roman"/>
                <w:szCs w:val="24"/>
                <w:lang w:eastAsia="lt-LT"/>
              </w:rPr>
            </w:pPr>
            <w:r w:rsidRPr="00740B58">
              <w:rPr>
                <w:rFonts w:eastAsia="Times New Roman" w:cs="Times New Roman"/>
                <w:szCs w:val="24"/>
                <w:vertAlign w:val="superscript"/>
                <w:lang w:eastAsia="lt-LT"/>
              </w:rPr>
              <w:t>(pareigos, vardas, pavardė, parašas)</w:t>
            </w:r>
            <w:r w:rsidRPr="00740B58">
              <w:rPr>
                <w:rFonts w:eastAsia="Times New Roman" w:cs="Times New Roman"/>
                <w:szCs w:val="24"/>
                <w:lang w:eastAsia="lt-LT"/>
              </w:rPr>
              <w:t xml:space="preserve"> </w:t>
            </w:r>
          </w:p>
          <w:p w14:paraId="7407830C" w14:textId="77777777" w:rsidR="00740B58" w:rsidRPr="00740B58" w:rsidRDefault="00740B58" w:rsidP="00740B58">
            <w:pPr>
              <w:ind w:left="3252"/>
              <w:jc w:val="both"/>
              <w:rPr>
                <w:rFonts w:eastAsia="Times New Roman" w:cs="Times New Roman"/>
                <w:szCs w:val="24"/>
                <w:lang w:eastAsia="lt-LT"/>
              </w:rPr>
            </w:pPr>
            <w:r w:rsidRPr="00740B58">
              <w:rPr>
                <w:rFonts w:eastAsia="Times New Roman" w:cs="Times New Roman"/>
                <w:szCs w:val="24"/>
                <w:lang w:eastAsia="lt-LT"/>
              </w:rPr>
              <w:t>A. V.</w:t>
            </w:r>
          </w:p>
        </w:tc>
        <w:tc>
          <w:tcPr>
            <w:tcW w:w="4658" w:type="dxa"/>
            <w:gridSpan w:val="2"/>
          </w:tcPr>
          <w:p w14:paraId="7407830D" w14:textId="77777777" w:rsidR="00740B58" w:rsidRPr="00740B58" w:rsidRDefault="00740B58" w:rsidP="00740B58">
            <w:pPr>
              <w:tabs>
                <w:tab w:val="num" w:pos="907"/>
              </w:tabs>
              <w:spacing w:line="276" w:lineRule="auto"/>
              <w:ind w:left="174"/>
              <w:jc w:val="both"/>
              <w:rPr>
                <w:rFonts w:eastAsia="Times New Roman" w:cs="Times New Roman"/>
                <w:szCs w:val="24"/>
                <w:lang w:eastAsia="lt-LT"/>
              </w:rPr>
            </w:pPr>
            <w:r w:rsidRPr="00740B58">
              <w:rPr>
                <w:rFonts w:eastAsia="Times New Roman" w:cs="Times New Roman"/>
                <w:szCs w:val="24"/>
                <w:lang w:eastAsia="lt-LT"/>
              </w:rPr>
              <w:t xml:space="preserve">Generalinis direktorius </w:t>
            </w:r>
          </w:p>
          <w:p w14:paraId="7407830E" w14:textId="77777777" w:rsidR="00740B58" w:rsidRPr="00740B58" w:rsidRDefault="00740B58" w:rsidP="00740B58">
            <w:pPr>
              <w:tabs>
                <w:tab w:val="num" w:pos="907"/>
              </w:tabs>
              <w:spacing w:line="276" w:lineRule="auto"/>
              <w:ind w:left="174"/>
              <w:jc w:val="both"/>
              <w:rPr>
                <w:rFonts w:eastAsia="Times New Roman" w:cs="Times New Roman"/>
                <w:szCs w:val="24"/>
                <w:lang w:eastAsia="lt-LT"/>
              </w:rPr>
            </w:pPr>
            <w:r w:rsidRPr="00740B58">
              <w:rPr>
                <w:rFonts w:eastAsia="Times New Roman" w:cs="Times New Roman"/>
                <w:szCs w:val="24"/>
                <w:lang w:eastAsia="lt-LT"/>
              </w:rPr>
              <w:t xml:space="preserve">Dalius </w:t>
            </w:r>
            <w:proofErr w:type="spellStart"/>
            <w:r w:rsidRPr="00740B58">
              <w:rPr>
                <w:rFonts w:eastAsia="Times New Roman" w:cs="Times New Roman"/>
                <w:szCs w:val="24"/>
                <w:lang w:eastAsia="lt-LT"/>
              </w:rPr>
              <w:t>Gesevičius</w:t>
            </w:r>
            <w:proofErr w:type="spellEnd"/>
            <w:r w:rsidRPr="00740B58">
              <w:rPr>
                <w:rFonts w:eastAsia="Times New Roman" w:cs="Times New Roman"/>
                <w:szCs w:val="24"/>
                <w:lang w:eastAsia="lt-LT"/>
              </w:rPr>
              <w:t xml:space="preserve"> </w:t>
            </w:r>
          </w:p>
          <w:p w14:paraId="7407830F" w14:textId="77777777" w:rsidR="00740B58" w:rsidRPr="00740B58" w:rsidRDefault="00740B58" w:rsidP="00740B58">
            <w:pPr>
              <w:ind w:left="174"/>
              <w:jc w:val="both"/>
              <w:rPr>
                <w:rFonts w:eastAsia="Times New Roman" w:cs="Times New Roman"/>
                <w:szCs w:val="24"/>
                <w:lang w:eastAsia="lt-LT"/>
              </w:rPr>
            </w:pPr>
          </w:p>
          <w:p w14:paraId="74078310" w14:textId="77777777" w:rsidR="00740B58" w:rsidRPr="00740B58" w:rsidRDefault="00740B58" w:rsidP="00740B58">
            <w:pPr>
              <w:ind w:left="174"/>
              <w:jc w:val="both"/>
              <w:rPr>
                <w:rFonts w:eastAsia="Times New Roman" w:cs="Times New Roman"/>
                <w:szCs w:val="24"/>
                <w:lang w:eastAsia="lt-LT"/>
              </w:rPr>
            </w:pPr>
            <w:r w:rsidRPr="00740B58">
              <w:rPr>
                <w:rFonts w:eastAsia="Times New Roman" w:cs="Times New Roman"/>
                <w:szCs w:val="24"/>
                <w:lang w:eastAsia="lt-LT"/>
              </w:rPr>
              <w:t>_______________________________</w:t>
            </w:r>
          </w:p>
          <w:p w14:paraId="74078311" w14:textId="77777777" w:rsidR="00740B58" w:rsidRPr="00740B58" w:rsidRDefault="00740B58" w:rsidP="00740B58">
            <w:pPr>
              <w:ind w:left="174"/>
              <w:jc w:val="both"/>
              <w:rPr>
                <w:rFonts w:eastAsia="Times New Roman" w:cs="Times New Roman"/>
                <w:szCs w:val="24"/>
                <w:lang w:eastAsia="lt-LT"/>
              </w:rPr>
            </w:pPr>
            <w:r w:rsidRPr="00740B58">
              <w:rPr>
                <w:rFonts w:eastAsia="Times New Roman" w:cs="Times New Roman"/>
                <w:szCs w:val="24"/>
                <w:vertAlign w:val="superscript"/>
                <w:lang w:eastAsia="lt-LT"/>
              </w:rPr>
              <w:t>(pareigos, vardas, pavardė, parašas)</w:t>
            </w:r>
            <w:r w:rsidRPr="00740B58">
              <w:rPr>
                <w:rFonts w:eastAsia="Times New Roman" w:cs="Times New Roman"/>
                <w:szCs w:val="24"/>
                <w:lang w:eastAsia="lt-LT"/>
              </w:rPr>
              <w:t xml:space="preserve"> </w:t>
            </w:r>
          </w:p>
          <w:p w14:paraId="74078312" w14:textId="77777777" w:rsidR="00740B58" w:rsidRPr="00740B58" w:rsidRDefault="00740B58" w:rsidP="00740B58">
            <w:pPr>
              <w:ind w:left="3252"/>
              <w:jc w:val="both"/>
              <w:rPr>
                <w:rFonts w:eastAsia="Times New Roman" w:cs="Times New Roman"/>
                <w:szCs w:val="24"/>
                <w:lang w:eastAsia="lt-LT"/>
              </w:rPr>
            </w:pPr>
            <w:r w:rsidRPr="00740B58">
              <w:rPr>
                <w:rFonts w:eastAsia="Times New Roman" w:cs="Times New Roman"/>
                <w:szCs w:val="24"/>
                <w:lang w:eastAsia="lt-LT"/>
              </w:rPr>
              <w:t>A. V.</w:t>
            </w:r>
          </w:p>
        </w:tc>
      </w:tr>
    </w:tbl>
    <w:p w14:paraId="74078314" w14:textId="77777777" w:rsidR="001F2280" w:rsidRDefault="001F2280" w:rsidP="003A154B"/>
    <w:sectPr w:rsidR="001F2280" w:rsidSect="001F2280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C5B8C"/>
    <w:multiLevelType w:val="hybridMultilevel"/>
    <w:tmpl w:val="B59A46A0"/>
    <w:lvl w:ilvl="0" w:tplc="EBFA8F88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6B43B5"/>
    <w:multiLevelType w:val="multilevel"/>
    <w:tmpl w:val="66ECCBC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5EF40D66"/>
    <w:multiLevelType w:val="hybridMultilevel"/>
    <w:tmpl w:val="F9DCFE7E"/>
    <w:lvl w:ilvl="0" w:tplc="611A932E">
      <w:start w:val="1"/>
      <w:numFmt w:val="upperLetter"/>
      <w:lvlText w:val="%1."/>
      <w:lvlJc w:val="left"/>
      <w:pPr>
        <w:tabs>
          <w:tab w:val="num" w:pos="3612"/>
        </w:tabs>
        <w:ind w:left="361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4332"/>
        </w:tabs>
        <w:ind w:left="4332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5052"/>
        </w:tabs>
        <w:ind w:left="5052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5772"/>
        </w:tabs>
        <w:ind w:left="5772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6492"/>
        </w:tabs>
        <w:ind w:left="6492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7212"/>
        </w:tabs>
        <w:ind w:left="7212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7932"/>
        </w:tabs>
        <w:ind w:left="7932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8652"/>
        </w:tabs>
        <w:ind w:left="8652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9372"/>
        </w:tabs>
        <w:ind w:left="9372" w:hanging="180"/>
      </w:pPr>
    </w:lvl>
  </w:abstractNum>
  <w:abstractNum w:abstractNumId="3">
    <w:nsid w:val="609908FE"/>
    <w:multiLevelType w:val="multilevel"/>
    <w:tmpl w:val="65BC3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0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84" w:hanging="1800"/>
      </w:pPr>
      <w:rPr>
        <w:rFonts w:hint="default"/>
      </w:rPr>
    </w:lvl>
  </w:abstractNum>
  <w:abstractNum w:abstractNumId="4">
    <w:nsid w:val="67073F2F"/>
    <w:multiLevelType w:val="hybridMultilevel"/>
    <w:tmpl w:val="CBBA209A"/>
    <w:lvl w:ilvl="0" w:tplc="9CD4213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6C2940AC"/>
    <w:multiLevelType w:val="hybridMultilevel"/>
    <w:tmpl w:val="6E508A9E"/>
    <w:lvl w:ilvl="0" w:tplc="D7B4C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sta Reikienė">
    <w15:presenceInfo w15:providerId="AD" w15:userId="S-1-5-21-1614895754-688789844-839522115-18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280"/>
    <w:rsid w:val="001644E4"/>
    <w:rsid w:val="001F2280"/>
    <w:rsid w:val="00254CA8"/>
    <w:rsid w:val="003073C3"/>
    <w:rsid w:val="003A0BF1"/>
    <w:rsid w:val="003A154B"/>
    <w:rsid w:val="004665C1"/>
    <w:rsid w:val="004A68CB"/>
    <w:rsid w:val="005667D7"/>
    <w:rsid w:val="0057172E"/>
    <w:rsid w:val="00654078"/>
    <w:rsid w:val="006613CD"/>
    <w:rsid w:val="00677AA9"/>
    <w:rsid w:val="00714FE7"/>
    <w:rsid w:val="00740B58"/>
    <w:rsid w:val="00770EB8"/>
    <w:rsid w:val="007836C1"/>
    <w:rsid w:val="007F7A9B"/>
    <w:rsid w:val="008804CB"/>
    <w:rsid w:val="00980082"/>
    <w:rsid w:val="009D765D"/>
    <w:rsid w:val="00A11FC0"/>
    <w:rsid w:val="00A1471B"/>
    <w:rsid w:val="00A23AB3"/>
    <w:rsid w:val="00A53824"/>
    <w:rsid w:val="00A82320"/>
    <w:rsid w:val="00A92997"/>
    <w:rsid w:val="00BB113B"/>
    <w:rsid w:val="00BE1946"/>
    <w:rsid w:val="00C02614"/>
    <w:rsid w:val="00C44DCA"/>
    <w:rsid w:val="00C53F29"/>
    <w:rsid w:val="00C80A25"/>
    <w:rsid w:val="00DD1AF6"/>
    <w:rsid w:val="00DD273A"/>
    <w:rsid w:val="00DF5B50"/>
    <w:rsid w:val="00F92E82"/>
    <w:rsid w:val="00FE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782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A0BF1"/>
  </w:style>
  <w:style w:type="paragraph" w:styleId="Antrat1">
    <w:name w:val="heading 1"/>
    <w:basedOn w:val="prastasis"/>
    <w:next w:val="prastasis"/>
    <w:link w:val="Antrat1Diagrama"/>
    <w:uiPriority w:val="9"/>
    <w:qFormat/>
    <w:rsid w:val="003A0BF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3A0B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3A0BF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3A0BF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3A0BF1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3A0BF1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Antrat">
    <w:name w:val="caption"/>
    <w:aliases w:val="table.,pav.,Beschriftung-eng,Beschriftung-dt-Abbildung"/>
    <w:basedOn w:val="prastasis"/>
    <w:next w:val="prastasis"/>
    <w:link w:val="AntratDiagrama"/>
    <w:uiPriority w:val="35"/>
    <w:semiHidden/>
    <w:unhideWhenUsed/>
    <w:qFormat/>
    <w:rsid w:val="003A0BF1"/>
    <w:pPr>
      <w:spacing w:after="200"/>
    </w:pPr>
    <w:rPr>
      <w:b/>
      <w:bCs/>
      <w:color w:val="4472C4" w:themeColor="accent1"/>
      <w:sz w:val="18"/>
      <w:szCs w:val="18"/>
    </w:rPr>
  </w:style>
  <w:style w:type="character" w:customStyle="1" w:styleId="AntratDiagrama">
    <w:name w:val="Antraštė Diagrama"/>
    <w:aliases w:val="table. Diagrama,pav. Diagrama,Beschriftung-eng Diagrama,Beschriftung-dt-Abbildung Diagrama"/>
    <w:link w:val="Antrat"/>
    <w:uiPriority w:val="35"/>
    <w:semiHidden/>
    <w:locked/>
    <w:rsid w:val="003A0BF1"/>
    <w:rPr>
      <w:b/>
      <w:bCs/>
      <w:color w:val="4472C4" w:themeColor="accent1"/>
      <w:sz w:val="18"/>
      <w:szCs w:val="1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3A0BF1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3A0BF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ntrinispavadinimas">
    <w:name w:val="Subtitle"/>
    <w:basedOn w:val="prastasis"/>
    <w:next w:val="prastasis"/>
    <w:link w:val="AntrinispavadinimasDiagrama"/>
    <w:uiPriority w:val="11"/>
    <w:qFormat/>
    <w:rsid w:val="003A0BF1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Cs w:val="24"/>
    </w:rPr>
  </w:style>
  <w:style w:type="character" w:customStyle="1" w:styleId="AntrinispavadinimasDiagrama">
    <w:name w:val="Antrinis pavadinimas Diagrama"/>
    <w:basedOn w:val="Numatytasispastraiposriftas"/>
    <w:link w:val="Antrinispavadinimas"/>
    <w:uiPriority w:val="11"/>
    <w:rsid w:val="003A0BF1"/>
    <w:rPr>
      <w:rFonts w:asciiTheme="majorHAnsi" w:eastAsiaTheme="majorEastAsia" w:hAnsiTheme="majorHAnsi" w:cstheme="majorBidi"/>
      <w:i/>
      <w:iCs/>
      <w:color w:val="4472C4" w:themeColor="accent1"/>
      <w:spacing w:val="15"/>
      <w:szCs w:val="24"/>
    </w:rPr>
  </w:style>
  <w:style w:type="character" w:styleId="Grietas">
    <w:name w:val="Strong"/>
    <w:basedOn w:val="Numatytasispastraiposriftas"/>
    <w:uiPriority w:val="22"/>
    <w:qFormat/>
    <w:rsid w:val="003A0BF1"/>
    <w:rPr>
      <w:b/>
      <w:bCs/>
    </w:rPr>
  </w:style>
  <w:style w:type="character" w:styleId="Emfaz">
    <w:name w:val="Emphasis"/>
    <w:aliases w:val="Palemonas"/>
    <w:basedOn w:val="Numatytasispastraiposriftas"/>
    <w:uiPriority w:val="20"/>
    <w:qFormat/>
    <w:rsid w:val="003A0BF1"/>
    <w:rPr>
      <w:i/>
      <w:iCs/>
    </w:rPr>
  </w:style>
  <w:style w:type="paragraph" w:styleId="Betarp">
    <w:name w:val="No Spacing"/>
    <w:link w:val="BetarpDiagrama"/>
    <w:uiPriority w:val="1"/>
    <w:qFormat/>
    <w:rsid w:val="003A0BF1"/>
  </w:style>
  <w:style w:type="character" w:customStyle="1" w:styleId="BetarpDiagrama">
    <w:name w:val="Be tarpų Diagrama"/>
    <w:basedOn w:val="Numatytasispastraiposriftas"/>
    <w:link w:val="Betarp"/>
    <w:uiPriority w:val="1"/>
    <w:rsid w:val="003A0BF1"/>
  </w:style>
  <w:style w:type="paragraph" w:styleId="Sraopastraipa">
    <w:name w:val="List Paragraph"/>
    <w:aliases w:val="List Paragr1,List Paragraph1"/>
    <w:basedOn w:val="prastasis"/>
    <w:link w:val="SraopastraipaDiagrama"/>
    <w:uiPriority w:val="34"/>
    <w:qFormat/>
    <w:rsid w:val="003A0BF1"/>
    <w:pPr>
      <w:ind w:left="720"/>
      <w:contextualSpacing/>
    </w:pPr>
  </w:style>
  <w:style w:type="character" w:customStyle="1" w:styleId="SraopastraipaDiagrama">
    <w:name w:val="Sąrašo pastraipa Diagrama"/>
    <w:aliases w:val="List Paragr1 Diagrama,List Paragraph1 Diagrama"/>
    <w:link w:val="Sraopastraipa"/>
    <w:uiPriority w:val="34"/>
    <w:locked/>
    <w:rsid w:val="003A0BF1"/>
  </w:style>
  <w:style w:type="paragraph" w:styleId="Citata">
    <w:name w:val="Quote"/>
    <w:basedOn w:val="prastasis"/>
    <w:next w:val="prastasis"/>
    <w:link w:val="CitataDiagrama"/>
    <w:uiPriority w:val="29"/>
    <w:qFormat/>
    <w:rsid w:val="003A0BF1"/>
    <w:rPr>
      <w:i/>
      <w:iCs/>
      <w:color w:val="000000" w:themeColor="text1"/>
    </w:rPr>
  </w:style>
  <w:style w:type="character" w:customStyle="1" w:styleId="CitataDiagrama">
    <w:name w:val="Citata Diagrama"/>
    <w:basedOn w:val="Numatytasispastraiposriftas"/>
    <w:link w:val="Citata"/>
    <w:uiPriority w:val="29"/>
    <w:rsid w:val="003A0BF1"/>
    <w:rPr>
      <w:i/>
      <w:iCs/>
      <w:color w:val="000000" w:themeColor="text1"/>
    </w:rPr>
  </w:style>
  <w:style w:type="character" w:styleId="Nerykuspabraukimas">
    <w:name w:val="Subtle Emphasis"/>
    <w:aliases w:val="Title 2"/>
    <w:basedOn w:val="Numatytasispastraiposriftas"/>
    <w:uiPriority w:val="19"/>
    <w:qFormat/>
    <w:rsid w:val="003A0BF1"/>
    <w:rPr>
      <w:i/>
      <w:iCs/>
      <w:color w:val="808080" w:themeColor="text1" w:themeTint="7F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3A0BF1"/>
    <w:pPr>
      <w:outlineLvl w:val="9"/>
    </w:pPr>
  </w:style>
  <w:style w:type="character" w:styleId="Hipersaitas">
    <w:name w:val="Hyperlink"/>
    <w:basedOn w:val="Numatytasispastraiposriftas"/>
    <w:uiPriority w:val="99"/>
    <w:unhideWhenUsed/>
    <w:rsid w:val="001F2280"/>
    <w:rPr>
      <w:color w:val="0563C1" w:themeColor="hyperlink"/>
      <w:u w:val="single"/>
    </w:rPr>
  </w:style>
  <w:style w:type="character" w:customStyle="1" w:styleId="towords">
    <w:name w:val="to_words"/>
    <w:rsid w:val="00C80A25"/>
  </w:style>
  <w:style w:type="paragraph" w:styleId="Pagrindinistekstas">
    <w:name w:val="Body Text"/>
    <w:basedOn w:val="prastasis"/>
    <w:link w:val="PagrindinistekstasDiagrama"/>
    <w:rsid w:val="003A154B"/>
    <w:pPr>
      <w:suppressAutoHyphens/>
      <w:jc w:val="both"/>
    </w:pPr>
    <w:rPr>
      <w:rFonts w:eastAsia="Times New Roman" w:cs="Times New Roman"/>
      <w:szCs w:val="24"/>
      <w:lang w:eastAsia="ar-SA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3A154B"/>
    <w:rPr>
      <w:rFonts w:eastAsia="Times New Roman" w:cs="Times New Roman"/>
      <w:szCs w:val="24"/>
      <w:lang w:eastAsia="ar-SA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53F2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53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A0BF1"/>
  </w:style>
  <w:style w:type="paragraph" w:styleId="Antrat1">
    <w:name w:val="heading 1"/>
    <w:basedOn w:val="prastasis"/>
    <w:next w:val="prastasis"/>
    <w:link w:val="Antrat1Diagrama"/>
    <w:uiPriority w:val="9"/>
    <w:qFormat/>
    <w:rsid w:val="003A0BF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3A0B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3A0BF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3A0BF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3A0BF1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3A0BF1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Antrat">
    <w:name w:val="caption"/>
    <w:aliases w:val="table.,pav.,Beschriftung-eng,Beschriftung-dt-Abbildung"/>
    <w:basedOn w:val="prastasis"/>
    <w:next w:val="prastasis"/>
    <w:link w:val="AntratDiagrama"/>
    <w:uiPriority w:val="35"/>
    <w:semiHidden/>
    <w:unhideWhenUsed/>
    <w:qFormat/>
    <w:rsid w:val="003A0BF1"/>
    <w:pPr>
      <w:spacing w:after="200"/>
    </w:pPr>
    <w:rPr>
      <w:b/>
      <w:bCs/>
      <w:color w:val="4472C4" w:themeColor="accent1"/>
      <w:sz w:val="18"/>
      <w:szCs w:val="18"/>
    </w:rPr>
  </w:style>
  <w:style w:type="character" w:customStyle="1" w:styleId="AntratDiagrama">
    <w:name w:val="Antraštė Diagrama"/>
    <w:aliases w:val="table. Diagrama,pav. Diagrama,Beschriftung-eng Diagrama,Beschriftung-dt-Abbildung Diagrama"/>
    <w:link w:val="Antrat"/>
    <w:uiPriority w:val="35"/>
    <w:semiHidden/>
    <w:locked/>
    <w:rsid w:val="003A0BF1"/>
    <w:rPr>
      <w:b/>
      <w:bCs/>
      <w:color w:val="4472C4" w:themeColor="accent1"/>
      <w:sz w:val="18"/>
      <w:szCs w:val="1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3A0BF1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3A0BF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ntrinispavadinimas">
    <w:name w:val="Subtitle"/>
    <w:basedOn w:val="prastasis"/>
    <w:next w:val="prastasis"/>
    <w:link w:val="AntrinispavadinimasDiagrama"/>
    <w:uiPriority w:val="11"/>
    <w:qFormat/>
    <w:rsid w:val="003A0BF1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Cs w:val="24"/>
    </w:rPr>
  </w:style>
  <w:style w:type="character" w:customStyle="1" w:styleId="AntrinispavadinimasDiagrama">
    <w:name w:val="Antrinis pavadinimas Diagrama"/>
    <w:basedOn w:val="Numatytasispastraiposriftas"/>
    <w:link w:val="Antrinispavadinimas"/>
    <w:uiPriority w:val="11"/>
    <w:rsid w:val="003A0BF1"/>
    <w:rPr>
      <w:rFonts w:asciiTheme="majorHAnsi" w:eastAsiaTheme="majorEastAsia" w:hAnsiTheme="majorHAnsi" w:cstheme="majorBidi"/>
      <w:i/>
      <w:iCs/>
      <w:color w:val="4472C4" w:themeColor="accent1"/>
      <w:spacing w:val="15"/>
      <w:szCs w:val="24"/>
    </w:rPr>
  </w:style>
  <w:style w:type="character" w:styleId="Grietas">
    <w:name w:val="Strong"/>
    <w:basedOn w:val="Numatytasispastraiposriftas"/>
    <w:uiPriority w:val="22"/>
    <w:qFormat/>
    <w:rsid w:val="003A0BF1"/>
    <w:rPr>
      <w:b/>
      <w:bCs/>
    </w:rPr>
  </w:style>
  <w:style w:type="character" w:styleId="Emfaz">
    <w:name w:val="Emphasis"/>
    <w:aliases w:val="Palemonas"/>
    <w:basedOn w:val="Numatytasispastraiposriftas"/>
    <w:uiPriority w:val="20"/>
    <w:qFormat/>
    <w:rsid w:val="003A0BF1"/>
    <w:rPr>
      <w:i/>
      <w:iCs/>
    </w:rPr>
  </w:style>
  <w:style w:type="paragraph" w:styleId="Betarp">
    <w:name w:val="No Spacing"/>
    <w:link w:val="BetarpDiagrama"/>
    <w:uiPriority w:val="1"/>
    <w:qFormat/>
    <w:rsid w:val="003A0BF1"/>
  </w:style>
  <w:style w:type="character" w:customStyle="1" w:styleId="BetarpDiagrama">
    <w:name w:val="Be tarpų Diagrama"/>
    <w:basedOn w:val="Numatytasispastraiposriftas"/>
    <w:link w:val="Betarp"/>
    <w:uiPriority w:val="1"/>
    <w:rsid w:val="003A0BF1"/>
  </w:style>
  <w:style w:type="paragraph" w:styleId="Sraopastraipa">
    <w:name w:val="List Paragraph"/>
    <w:aliases w:val="List Paragr1,List Paragraph1"/>
    <w:basedOn w:val="prastasis"/>
    <w:link w:val="SraopastraipaDiagrama"/>
    <w:uiPriority w:val="34"/>
    <w:qFormat/>
    <w:rsid w:val="003A0BF1"/>
    <w:pPr>
      <w:ind w:left="720"/>
      <w:contextualSpacing/>
    </w:pPr>
  </w:style>
  <w:style w:type="character" w:customStyle="1" w:styleId="SraopastraipaDiagrama">
    <w:name w:val="Sąrašo pastraipa Diagrama"/>
    <w:aliases w:val="List Paragr1 Diagrama,List Paragraph1 Diagrama"/>
    <w:link w:val="Sraopastraipa"/>
    <w:uiPriority w:val="34"/>
    <w:locked/>
    <w:rsid w:val="003A0BF1"/>
  </w:style>
  <w:style w:type="paragraph" w:styleId="Citata">
    <w:name w:val="Quote"/>
    <w:basedOn w:val="prastasis"/>
    <w:next w:val="prastasis"/>
    <w:link w:val="CitataDiagrama"/>
    <w:uiPriority w:val="29"/>
    <w:qFormat/>
    <w:rsid w:val="003A0BF1"/>
    <w:rPr>
      <w:i/>
      <w:iCs/>
      <w:color w:val="000000" w:themeColor="text1"/>
    </w:rPr>
  </w:style>
  <w:style w:type="character" w:customStyle="1" w:styleId="CitataDiagrama">
    <w:name w:val="Citata Diagrama"/>
    <w:basedOn w:val="Numatytasispastraiposriftas"/>
    <w:link w:val="Citata"/>
    <w:uiPriority w:val="29"/>
    <w:rsid w:val="003A0BF1"/>
    <w:rPr>
      <w:i/>
      <w:iCs/>
      <w:color w:val="000000" w:themeColor="text1"/>
    </w:rPr>
  </w:style>
  <w:style w:type="character" w:styleId="Nerykuspabraukimas">
    <w:name w:val="Subtle Emphasis"/>
    <w:aliases w:val="Title 2"/>
    <w:basedOn w:val="Numatytasispastraiposriftas"/>
    <w:uiPriority w:val="19"/>
    <w:qFormat/>
    <w:rsid w:val="003A0BF1"/>
    <w:rPr>
      <w:i/>
      <w:iCs/>
      <w:color w:val="808080" w:themeColor="text1" w:themeTint="7F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3A0BF1"/>
    <w:pPr>
      <w:outlineLvl w:val="9"/>
    </w:pPr>
  </w:style>
  <w:style w:type="character" w:styleId="Hipersaitas">
    <w:name w:val="Hyperlink"/>
    <w:basedOn w:val="Numatytasispastraiposriftas"/>
    <w:uiPriority w:val="99"/>
    <w:unhideWhenUsed/>
    <w:rsid w:val="001F2280"/>
    <w:rPr>
      <w:color w:val="0563C1" w:themeColor="hyperlink"/>
      <w:u w:val="single"/>
    </w:rPr>
  </w:style>
  <w:style w:type="character" w:customStyle="1" w:styleId="towords">
    <w:name w:val="to_words"/>
    <w:rsid w:val="00C80A25"/>
  </w:style>
  <w:style w:type="paragraph" w:styleId="Pagrindinistekstas">
    <w:name w:val="Body Text"/>
    <w:basedOn w:val="prastasis"/>
    <w:link w:val="PagrindinistekstasDiagrama"/>
    <w:rsid w:val="003A154B"/>
    <w:pPr>
      <w:suppressAutoHyphens/>
      <w:jc w:val="both"/>
    </w:pPr>
    <w:rPr>
      <w:rFonts w:eastAsia="Times New Roman" w:cs="Times New Roman"/>
      <w:szCs w:val="24"/>
      <w:lang w:eastAsia="ar-SA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3A154B"/>
    <w:rPr>
      <w:rFonts w:eastAsia="Times New Roman" w:cs="Times New Roman"/>
      <w:szCs w:val="24"/>
      <w:lang w:eastAsia="ar-SA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53F2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53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74D86-50A1-45BE-BCDD-66F9C9AB2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1810</Words>
  <Characters>1032</Characters>
  <Application>Microsoft Office Word</Application>
  <DocSecurity>4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 Bubliauskaitė</dc:creator>
  <cp:lastModifiedBy>Eglė Mickevičienė</cp:lastModifiedBy>
  <cp:revision>2</cp:revision>
  <cp:lastPrinted>2018-04-24T11:32:00Z</cp:lastPrinted>
  <dcterms:created xsi:type="dcterms:W3CDTF">2022-05-17T07:32:00Z</dcterms:created>
  <dcterms:modified xsi:type="dcterms:W3CDTF">2022-05-17T07:32:00Z</dcterms:modified>
</cp:coreProperties>
</file>